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D829EF">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FB01CB" w:rsidRPr="002D4CDB" w:rsidRDefault="00FB01CB"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Príklad: 1 000 €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FB01CB" w:rsidRPr="002D4CDB" w:rsidRDefault="00FB01CB"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D829EF">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F952B7">
              <w:rPr>
                <w:rFonts w:asciiTheme="minorHAnsi" w:hAnsiTheme="minorHAnsi" w:cstheme="minorHAnsi"/>
                <w:bCs/>
                <w:sz w:val="18"/>
                <w:szCs w:val="18"/>
              </w:rPr>
              <w:t>v</w:t>
            </w:r>
            <w:r w:rsidRPr="002D4CDB">
              <w:rPr>
                <w:rFonts w:asciiTheme="minorHAnsi" w:hAnsiTheme="minorHAnsi" w:cstheme="minorHAnsi"/>
                <w:bCs/>
                <w:sz w:val="18"/>
                <w:szCs w:val="18"/>
              </w:rPr>
              <w:t xml:space="preserve"> 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D829EF">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7B705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w:t>
            </w:r>
            <w:proofErr w:type="spellStart"/>
            <w:r w:rsidR="002F393A" w:rsidRPr="002D4CDB">
              <w:rPr>
                <w:rFonts w:asciiTheme="minorHAnsi" w:hAnsiTheme="minorHAnsi" w:cstheme="minorHAnsi"/>
                <w:sz w:val="18"/>
                <w:szCs w:val="18"/>
              </w:rPr>
              <w:t>Z.z</w:t>
            </w:r>
            <w:proofErr w:type="spellEnd"/>
            <w:r w:rsidR="002F393A" w:rsidRPr="002D4CDB">
              <w:rPr>
                <w:rFonts w:asciiTheme="minorHAnsi" w:hAnsiTheme="minorHAnsi" w:cstheme="minorHAnsi"/>
                <w:sz w:val="18"/>
                <w:szCs w:val="18"/>
              </w:rPr>
              <w:t>.)</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B0152A">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B0152A">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B0152A">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B0152A">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ins w:id="0" w:author="MDVRR SR" w:date="2016-03-22T14:50:00Z">
              <w:r w:rsidR="009F2CD7">
                <w:rPr>
                  <w:rFonts w:ascii="Calibri" w:hAnsi="Calibri" w:cs="Calibri"/>
                  <w:i/>
                  <w:color w:val="0000FF"/>
                  <w:sz w:val="18"/>
                  <w:szCs w:val="18"/>
                </w:rPr>
                <w:t xml:space="preserve">a iných podporných aktivít </w:t>
              </w:r>
            </w:ins>
            <w:bookmarkStart w:id="1" w:name="_GoBack"/>
            <w:bookmarkEnd w:id="1"/>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B0152A" w:rsidRDefault="006F4B96" w:rsidP="00B0152A">
            <w:pPr>
              <w:pStyle w:val="Odsekzoznamu"/>
              <w:numPr>
                <w:ilvl w:val="0"/>
                <w:numId w:val="6"/>
              </w:numPr>
              <w:ind w:left="313" w:hanging="284"/>
              <w:rPr>
                <w:rFonts w:ascii="Calibri" w:hAnsi="Calibri" w:cs="Calibri"/>
                <w:i/>
                <w:color w:val="0000FF"/>
                <w:sz w:val="18"/>
                <w:szCs w:val="18"/>
              </w:rPr>
            </w:pPr>
            <w:r w:rsidRPr="00B0152A">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B0152A">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B0152A">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B0152A">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B0152A">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B0152A">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B0152A">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B0152A">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B0152A">
            <w:pPr>
              <w:spacing w:after="60"/>
              <w:rPr>
                <w:rFonts w:asciiTheme="minorHAnsi" w:hAnsiTheme="minorHAnsi" w:cstheme="minorHAnsi"/>
                <w:sz w:val="18"/>
                <w:szCs w:val="18"/>
              </w:rPr>
            </w:pPr>
            <w:r w:rsidRPr="00B0152A">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B0152A">
              <w:rPr>
                <w:rFonts w:asciiTheme="minorHAnsi" w:hAnsiTheme="minorHAnsi" w:cstheme="minorHAnsi"/>
                <w:i/>
                <w:color w:val="0000FF"/>
                <w:sz w:val="18"/>
                <w:szCs w:val="18"/>
              </w:rPr>
              <w:t>podaktivity</w:t>
            </w:r>
            <w:proofErr w:type="spellEnd"/>
            <w:r w:rsidRPr="00B0152A">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B0152A">
              <w:rPr>
                <w:rFonts w:asciiTheme="minorHAnsi" w:hAnsiTheme="minorHAnsi" w:cstheme="minorHAnsi"/>
                <w:i/>
                <w:color w:val="0000FF"/>
                <w:sz w:val="18"/>
                <w:szCs w:val="18"/>
              </w:rPr>
              <w:t>podaktivity</w:t>
            </w:r>
            <w:proofErr w:type="spellEnd"/>
            <w:r w:rsidRPr="00B0152A">
              <w:rPr>
                <w:rFonts w:asciiTheme="minorHAnsi" w:hAnsiTheme="minorHAnsi" w:cstheme="minorHAnsi"/>
                <w:i/>
                <w:color w:val="0000FF"/>
                <w:sz w:val="18"/>
                <w:szCs w:val="18"/>
              </w:rPr>
              <w:t xml:space="preserve"> ako začiatok realizácie hlavnej aktivity t.j. celého projektu a ukončenie poslednej </w:t>
            </w:r>
            <w:proofErr w:type="spellStart"/>
            <w:r w:rsidRPr="00B0152A">
              <w:rPr>
                <w:rFonts w:asciiTheme="minorHAnsi" w:hAnsiTheme="minorHAnsi" w:cstheme="minorHAnsi"/>
                <w:i/>
                <w:color w:val="0000FF"/>
                <w:sz w:val="18"/>
                <w:szCs w:val="18"/>
              </w:rPr>
              <w:t>podaktivity</w:t>
            </w:r>
            <w:proofErr w:type="spellEnd"/>
            <w:r w:rsidRPr="00B0152A">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F952B7">
              <w:rPr>
                <w:rFonts w:asciiTheme="minorHAnsi" w:hAnsiTheme="minorHAnsi" w:cstheme="minorHAnsi"/>
                <w:i/>
                <w:color w:val="0000FF"/>
                <w:sz w:val="18"/>
                <w:szCs w:val="18"/>
              </w:rPr>
              <w:t>(výber z</w:t>
            </w:r>
            <w:r w:rsidR="0086757D" w:rsidRPr="00F952B7">
              <w:rPr>
                <w:rFonts w:asciiTheme="minorHAnsi" w:hAnsiTheme="minorHAnsi" w:cstheme="minorHAnsi"/>
                <w:i/>
                <w:color w:val="0000FF"/>
                <w:sz w:val="18"/>
                <w:szCs w:val="18"/>
              </w:rPr>
              <w:t> </w:t>
            </w:r>
            <w:r w:rsidRPr="00F952B7">
              <w:rPr>
                <w:rFonts w:asciiTheme="minorHAnsi" w:hAnsiTheme="minorHAnsi" w:cstheme="minorHAnsi"/>
                <w:i/>
                <w:color w:val="0000FF"/>
                <w:sz w:val="18"/>
                <w:szCs w:val="18"/>
              </w:rPr>
              <w:t>číselníka</w:t>
            </w:r>
            <w:r w:rsidR="0086757D" w:rsidRPr="00F952B7">
              <w:rPr>
                <w:rFonts w:asciiTheme="minorHAnsi" w:hAnsiTheme="minorHAnsi" w:cstheme="minorHAnsi"/>
                <w:i/>
                <w:color w:val="0000FF"/>
                <w:sz w:val="18"/>
                <w:szCs w:val="18"/>
              </w:rPr>
              <w:t xml:space="preserve"> </w:t>
            </w:r>
            <w:r w:rsidR="0086757D" w:rsidRPr="00687DEE">
              <w:rPr>
                <w:rFonts w:asciiTheme="minorHAnsi" w:hAnsiTheme="minorHAnsi" w:cstheme="minorHAnsi"/>
                <w:i/>
                <w:color w:val="0000FF"/>
                <w:sz w:val="18"/>
                <w:szCs w:val="18"/>
              </w:rPr>
              <w:t>z Prí</w:t>
            </w:r>
            <w:r w:rsidR="004A5D72" w:rsidRPr="00687DEE">
              <w:rPr>
                <w:rFonts w:asciiTheme="minorHAnsi" w:hAnsiTheme="minorHAnsi" w:cstheme="minorHAnsi"/>
                <w:i/>
                <w:color w:val="0000FF"/>
                <w:sz w:val="18"/>
                <w:szCs w:val="18"/>
              </w:rPr>
              <w:t>ru</w:t>
            </w:r>
            <w:r w:rsidR="0086757D" w:rsidRPr="00687DEE">
              <w:rPr>
                <w:rFonts w:asciiTheme="minorHAnsi" w:hAnsiTheme="minorHAnsi" w:cstheme="minorHAnsi"/>
                <w:i/>
                <w:color w:val="0000FF"/>
                <w:sz w:val="18"/>
                <w:szCs w:val="18"/>
              </w:rPr>
              <w:t>čk</w:t>
            </w:r>
            <w:r w:rsidR="004A5D72" w:rsidRPr="00687DEE">
              <w:rPr>
                <w:rFonts w:asciiTheme="minorHAnsi" w:hAnsiTheme="minorHAnsi" w:cstheme="minorHAnsi"/>
                <w:i/>
                <w:color w:val="0000FF"/>
                <w:sz w:val="18"/>
                <w:szCs w:val="18"/>
              </w:rPr>
              <w:t>y</w:t>
            </w:r>
            <w:r w:rsidR="0086757D" w:rsidRPr="00687DEE">
              <w:rPr>
                <w:rFonts w:asciiTheme="minorHAnsi" w:hAnsiTheme="minorHAnsi" w:cstheme="minorHAnsi"/>
                <w:i/>
                <w:color w:val="0000FF"/>
                <w:sz w:val="18"/>
                <w:szCs w:val="18"/>
              </w:rPr>
              <w:t xml:space="preserve"> pre žiadateľov o poskytnutie NFP</w:t>
            </w:r>
            <w:r w:rsidRPr="00687DEE">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B0152A">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B0152A">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993617">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B91B20">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B91B20">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B91B20">
              <w:rPr>
                <w:rFonts w:asciiTheme="minorHAnsi" w:hAnsiTheme="minorHAnsi" w:cstheme="minorHAnsi"/>
                <w:i/>
                <w:color w:val="0000FF"/>
                <w:sz w:val="18"/>
                <w:szCs w:val="18"/>
              </w:rPr>
              <w:t> </w:t>
            </w:r>
            <w:del w:id="2" w:author="21" w:date="2016-03-10T13:49:00Z">
              <w:r w:rsidR="00C26618" w:rsidRPr="00687DEE" w:rsidDel="00B91B20">
                <w:rPr>
                  <w:rFonts w:asciiTheme="minorHAnsi" w:hAnsiTheme="minorHAnsi" w:cstheme="minorHAnsi"/>
                  <w:i/>
                  <w:color w:val="0000FF"/>
                  <w:sz w:val="18"/>
                  <w:szCs w:val="18"/>
                </w:rPr>
                <w:delText>6</w:delText>
              </w:r>
            </w:del>
            <w:ins w:id="3" w:author="21" w:date="2016-03-10T13:49:00Z">
              <w:r w:rsidR="00B91B20">
                <w:rPr>
                  <w:rFonts w:asciiTheme="minorHAnsi" w:hAnsiTheme="minorHAnsi" w:cstheme="minorHAnsi"/>
                  <w:i/>
                  <w:color w:val="0000FF"/>
                  <w:sz w:val="18"/>
                  <w:szCs w:val="18"/>
                </w:rPr>
                <w:t>2</w:t>
              </w:r>
            </w:ins>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FB01CB" w:rsidRPr="00FB01CB">
              <w:rPr>
                <w:rFonts w:asciiTheme="minorHAnsi" w:hAnsiTheme="minorHAnsi" w:cstheme="minorHAnsi"/>
                <w:color w:val="0000FF"/>
                <w:sz w:val="18"/>
                <w:szCs w:val="18"/>
              </w:rPr>
              <w:t xml:space="preserve">– COV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00FB01CB" w:rsidRPr="00FB01CB">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FB01CB" w:rsidRPr="002D4CDB" w:rsidRDefault="00FB01CB"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FB01CB">
              <w:rPr>
                <w:rFonts w:asciiTheme="minorHAnsi" w:hAnsiTheme="minorHAnsi" w:cstheme="minorHAnsi"/>
                <w:sz w:val="18"/>
                <w:szCs w:val="18"/>
              </w:rPr>
              <w:t> </w:t>
            </w:r>
            <w:r w:rsidRPr="002D4CDB">
              <w:rPr>
                <w:rFonts w:asciiTheme="minorHAnsi" w:hAnsiTheme="minorHAnsi" w:cstheme="minorHAnsi"/>
                <w:sz w:val="18"/>
                <w:szCs w:val="18"/>
              </w:rPr>
              <w:t>ŠR</w:t>
            </w:r>
            <w:r w:rsidR="00FB01CB">
              <w:rPr>
                <w:rFonts w:asciiTheme="minorHAnsi" w:hAnsiTheme="minorHAnsi" w:cstheme="minorHAnsi"/>
                <w:sz w:val="18"/>
                <w:szCs w:val="18"/>
              </w:rPr>
              <w:t xml:space="preserve"> </w:t>
            </w:r>
            <w:r w:rsidR="00FB01CB" w:rsidRPr="00FB01CB">
              <w:rPr>
                <w:rFonts w:asciiTheme="minorHAnsi" w:hAnsiTheme="minorHAnsi" w:cstheme="minorHAnsi"/>
                <w:color w:val="0000FF"/>
                <w:sz w:val="18"/>
                <w:szCs w:val="18"/>
              </w:rPr>
              <w:t xml:space="preserve">- % NFP </w:t>
            </w:r>
            <w:r w:rsidR="00C47274" w:rsidRPr="002D4CDB">
              <w:rPr>
                <w:rFonts w:asciiTheme="minorHAnsi" w:hAnsiTheme="minorHAnsi" w:cstheme="minorHAnsi"/>
                <w:sz w:val="18"/>
                <w:szCs w:val="18"/>
              </w:rPr>
              <w:t xml:space="preserve"> (%)</w:t>
            </w:r>
          </w:p>
        </w:tc>
        <w:tc>
          <w:tcPr>
            <w:tcW w:w="10040" w:type="dxa"/>
          </w:tcPr>
          <w:p w:rsidR="00FB01CB" w:rsidRDefault="009D314B" w:rsidP="00FB01CB">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FB01CB">
              <w:rPr>
                <w:rFonts w:asciiTheme="minorHAnsi" w:hAnsiTheme="minorHAnsi" w:cstheme="minorHAnsi"/>
                <w:sz w:val="18"/>
                <w:szCs w:val="18"/>
              </w:rPr>
              <w:t xml:space="preserve">. </w:t>
            </w:r>
            <w:r w:rsidR="00FB01CB" w:rsidRPr="002D4739">
              <w:rPr>
                <w:rFonts w:asciiTheme="minorHAnsi" w:hAnsiTheme="minorHAnsi" w:cstheme="minorHAnsi"/>
                <w:color w:val="0000FF"/>
                <w:sz w:val="18"/>
                <w:szCs w:val="18"/>
              </w:rPr>
              <w:t>% spolufinancovania žiadateľ uvedie podľa bodu 1.4 Vyzvania.</w:t>
            </w:r>
          </w:p>
          <w:p w:rsidR="00FB01CB" w:rsidRPr="002D4CDB" w:rsidRDefault="00FB01CB" w:rsidP="00A65F9C">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FB01CB">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FB01CB">
              <w:rPr>
                <w:rFonts w:asciiTheme="minorHAnsi" w:hAnsiTheme="minorHAnsi" w:cstheme="minorHAnsi"/>
                <w:sz w:val="18"/>
                <w:szCs w:val="18"/>
              </w:rPr>
              <w:t xml:space="preserve"> </w:t>
            </w:r>
            <w:r w:rsidR="00FB01CB" w:rsidRPr="00FB01CB">
              <w:rPr>
                <w:rFonts w:asciiTheme="minorHAnsi" w:hAnsiTheme="minorHAnsi" w:cstheme="minorHAnsi"/>
                <w:color w:val="0000FF"/>
                <w:sz w:val="18"/>
                <w:szCs w:val="18"/>
              </w:rPr>
              <w:t xml:space="preserve">– 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cstheme="minorHAnsi"/>
                <w:sz w:val="18"/>
                <w:szCs w:val="18"/>
              </w:rPr>
              <w:t>Príklad: 50 €</w:t>
            </w:r>
          </w:p>
        </w:tc>
      </w:tr>
    </w:tbl>
    <w:p w:rsidR="008D09F5" w:rsidRDefault="008D09F5" w:rsidP="008D09F5">
      <w:pPr>
        <w:rPr>
          <w:rFonts w:cs="Times New Roman"/>
          <w:i/>
          <w:color w:val="0000FF"/>
          <w:sz w:val="18"/>
          <w:szCs w:val="18"/>
          <w:u w:val="single"/>
        </w:rPr>
      </w:pPr>
    </w:p>
    <w:p w:rsidR="008D09F5" w:rsidRPr="00C676FB" w:rsidRDefault="008D09F5" w:rsidP="008D09F5">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8D09F5" w:rsidRPr="00C676FB" w:rsidRDefault="008D09F5" w:rsidP="008D09F5">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9"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20"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8D09F5" w:rsidRPr="00D675BA" w:rsidRDefault="008D09F5" w:rsidP="008D09F5">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21"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8D09F5" w:rsidRPr="00C76654" w:rsidRDefault="008D09F5" w:rsidP="008D09F5">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22"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8D09F5" w:rsidRPr="00964D4E" w:rsidRDefault="008D09F5" w:rsidP="008D09F5">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8D09F5" w:rsidRPr="002D4CDB" w:rsidRDefault="008D09F5"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B0152A">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F952B7" w:rsidRPr="002D4CDB" w:rsidRDefault="00F952B7" w:rsidP="00231C62">
            <w:pPr>
              <w:rPr>
                <w:rFonts w:asciiTheme="minorHAnsi" w:hAnsiTheme="minorHAnsi" w:cstheme="minorHAnsi"/>
                <w:b/>
                <w:bCs/>
                <w:color w:val="FFFFFF" w:themeColor="background1"/>
              </w:rPr>
            </w:pPr>
            <w:r w:rsidRPr="00F952B7">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B0152A">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B0152A">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B0152A">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B0152A">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B0152A">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B0152A">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Default="00E00461" w:rsidP="004F3115">
            <w:pPr>
              <w:rPr>
                <w:ins w:id="4" w:author="21" w:date="2016-03-21T16:33:00Z"/>
                <w:rFonts w:asciiTheme="minorHAnsi" w:hAnsiTheme="minorHAnsi"/>
                <w:bCs/>
                <w:sz w:val="20"/>
                <w:szCs w:val="20"/>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p w:rsidR="00744F57" w:rsidRDefault="00744F57" w:rsidP="00744F57">
            <w:pPr>
              <w:rPr>
                <w:ins w:id="5" w:author="21" w:date="2016-03-21T16:44:00Z"/>
                <w:rFonts w:asciiTheme="minorHAnsi" w:hAnsiTheme="minorHAnsi"/>
                <w:bCs/>
                <w:sz w:val="20"/>
                <w:szCs w:val="20"/>
              </w:rPr>
            </w:pPr>
            <w:ins w:id="6" w:author="21" w:date="2016-03-21T16:44:00Z">
              <w:r>
                <w:rPr>
                  <w:rFonts w:asciiTheme="minorHAnsi" w:hAnsiTheme="minorHAnsi"/>
                  <w:b/>
                  <w:bCs/>
                  <w:sz w:val="20"/>
                  <w:szCs w:val="20"/>
                </w:rPr>
                <w:t xml:space="preserve">Zmluva/dohoda </w:t>
              </w:r>
              <w:r>
                <w:rPr>
                  <w:rFonts w:asciiTheme="minorHAnsi" w:hAnsiTheme="minorHAnsi"/>
                  <w:bCs/>
                  <w:sz w:val="20"/>
                  <w:szCs w:val="20"/>
                </w:rPr>
                <w:t>uzatvorená medzi žiadateľom a zriaďovateľom alebo</w:t>
              </w:r>
            </w:ins>
          </w:p>
          <w:p w:rsidR="00744F57" w:rsidRDefault="00744F57" w:rsidP="00744F57">
            <w:pPr>
              <w:rPr>
                <w:ins w:id="7" w:author="21" w:date="2016-03-21T16:44:00Z"/>
                <w:rFonts w:asciiTheme="minorHAnsi" w:hAnsiTheme="minorHAnsi"/>
                <w:sz w:val="20"/>
                <w:szCs w:val="20"/>
              </w:rPr>
            </w:pPr>
            <w:ins w:id="8" w:author="21" w:date="2016-03-21T16:44:00Z">
              <w:r>
                <w:rPr>
                  <w:rFonts w:asciiTheme="minorHAnsi" w:hAnsiTheme="minorHAnsi"/>
                  <w:b/>
                  <w:bCs/>
                  <w:sz w:val="20"/>
                  <w:szCs w:val="20"/>
                </w:rPr>
                <w:t xml:space="preserve">Iný právny doklad preukazujúci </w:t>
              </w:r>
              <w:r>
                <w:rPr>
                  <w:rFonts w:asciiTheme="minorHAnsi" w:hAnsiTheme="minorHAnsi"/>
                  <w:bCs/>
                  <w:sz w:val="20"/>
                  <w:szCs w:val="20"/>
                </w:rPr>
                <w:t>zabezpečenie financovania okrem čestného vyhlásenia alebo</w:t>
              </w:r>
            </w:ins>
          </w:p>
          <w:p w:rsidR="007B707A" w:rsidRPr="00E07F7F" w:rsidRDefault="00744F57" w:rsidP="00744F57">
            <w:pPr>
              <w:rPr>
                <w:rFonts w:cs="Times New Roman"/>
                <w:color w:val="000000" w:themeColor="text1"/>
                <w:sz w:val="18"/>
                <w:szCs w:val="18"/>
              </w:rPr>
            </w:pPr>
            <w:ins w:id="9" w:author="21" w:date="2016-03-21T16:44:00Z">
              <w:r>
                <w:rPr>
                  <w:rFonts w:asciiTheme="minorHAnsi" w:hAnsiTheme="minorHAnsi"/>
                  <w:b/>
                  <w:bCs/>
                  <w:sz w:val="20"/>
                  <w:szCs w:val="20"/>
                </w:rPr>
                <w:t>Čestné vyhlásenie štatutárneho orgánu žiadateľa</w:t>
              </w:r>
              <w:r>
                <w:rPr>
                  <w:rFonts w:asciiTheme="minorHAnsi" w:hAnsiTheme="minorHAnsi"/>
                  <w:bCs/>
                  <w:sz w:val="20"/>
                  <w:szCs w:val="20"/>
                </w:rPr>
                <w:t xml:space="preserve"> o finančnej spôsobilosti na spolufinancovanie projektu</w:t>
              </w:r>
            </w:ins>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7229" w:type="dxa"/>
          </w:tcPr>
          <w:p w:rsidR="00E00461" w:rsidRPr="002D4CDB" w:rsidRDefault="00E00461" w:rsidP="00B0152A">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10</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B0152A">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11</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B0152A">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12</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739" w:rsidRDefault="00D829EF" w:rsidP="00E00461">
            <w:pPr>
              <w:rPr>
                <w:rFonts w:asciiTheme="minorHAnsi" w:hAnsiTheme="minorHAnsi"/>
                <w:b/>
                <w:sz w:val="20"/>
                <w:szCs w:val="20"/>
              </w:rPr>
            </w:pPr>
            <w:r>
              <w:rPr>
                <w:rFonts w:asciiTheme="minorHAnsi" w:hAnsiTheme="minorHAnsi"/>
                <w:b/>
                <w:sz w:val="20"/>
                <w:szCs w:val="20"/>
              </w:rPr>
              <w:t>Doplňujúce údaje</w:t>
            </w:r>
            <w:r w:rsidR="00E00461" w:rsidRPr="002D4739">
              <w:rPr>
                <w:rFonts w:asciiTheme="minorHAnsi" w:hAnsiTheme="minorHAnsi"/>
                <w:b/>
                <w:sz w:val="20"/>
                <w:szCs w:val="20"/>
              </w:rPr>
              <w:t xml:space="preserve"> </w:t>
            </w:r>
            <w:r w:rsidR="00621580">
              <w:rPr>
                <w:rFonts w:asciiTheme="minorHAnsi" w:hAnsiTheme="minorHAnsi"/>
                <w:b/>
                <w:sz w:val="20"/>
                <w:szCs w:val="20"/>
              </w:rPr>
              <w:t>ŽoNFP</w:t>
            </w:r>
          </w:p>
          <w:p w:rsidR="00E00461" w:rsidRPr="002D4CDB" w:rsidRDefault="00E00461" w:rsidP="004F3115">
            <w:pPr>
              <w:rPr>
                <w:rFonts w:asciiTheme="minorHAnsi" w:hAnsiTheme="minorHAnsi" w:cstheme="minorHAnsi"/>
              </w:rPr>
            </w:pP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15</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w:t>
            </w:r>
            <w:proofErr w:type="spellStart"/>
            <w:r w:rsidRPr="00263E65">
              <w:rPr>
                <w:rFonts w:asciiTheme="minorHAnsi" w:hAnsiTheme="minorHAnsi" w:cs="Times New Roman"/>
                <w:sz w:val="20"/>
                <w:szCs w:val="20"/>
              </w:rPr>
              <w:t>de</w:t>
            </w:r>
            <w:proofErr w:type="spellEnd"/>
            <w:r w:rsidRPr="00263E65">
              <w:rPr>
                <w:rFonts w:asciiTheme="minorHAnsi" w:hAnsiTheme="minorHAnsi" w:cs="Times New Roman"/>
                <w:sz w:val="20"/>
                <w:szCs w:val="20"/>
              </w:rPr>
              <w:t xml:space="preserve"> </w:t>
            </w:r>
            <w:proofErr w:type="spellStart"/>
            <w:r w:rsidRPr="00263E65">
              <w:rPr>
                <w:rFonts w:asciiTheme="minorHAnsi" w:hAnsiTheme="minorHAnsi" w:cs="Times New Roman"/>
                <w:sz w:val="20"/>
                <w:szCs w:val="20"/>
              </w:rPr>
              <w:t>minimis</w:t>
            </w:r>
            <w:proofErr w:type="spellEnd"/>
            <w:r w:rsidRPr="00263E65">
              <w:rPr>
                <w:rFonts w:asciiTheme="minorHAnsi" w:hAnsiTheme="minorHAnsi" w:cs="Times New Roman"/>
                <w:sz w:val="20"/>
                <w:szCs w:val="20"/>
              </w:rPr>
              <w:t xml:space="preserve">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16</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B0152A">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20"/>
                <w:szCs w:val="20"/>
              </w:rPr>
              <w:t>1</w:t>
            </w:r>
            <w:r w:rsidR="00610BAD">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má </w:t>
            </w:r>
            <w:proofErr w:type="spellStart"/>
            <w:r w:rsidRPr="002D4739">
              <w:rPr>
                <w:rFonts w:asciiTheme="minorHAnsi" w:hAnsiTheme="minorHAnsi" w:cs="Times New Roman"/>
                <w:sz w:val="20"/>
                <w:szCs w:val="20"/>
              </w:rPr>
              <w:t>vysporiadané</w:t>
            </w:r>
            <w:proofErr w:type="spellEnd"/>
            <w:r w:rsidRPr="002D4739">
              <w:rPr>
                <w:rFonts w:asciiTheme="minorHAnsi" w:hAnsiTheme="minorHAnsi" w:cs="Times New Roman"/>
                <w:sz w:val="20"/>
                <w:szCs w:val="20"/>
              </w:rPr>
              <w:t xml:space="preserve">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B0152A">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B0152A">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B0152A">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CE7A47" w:rsidRPr="002D4CDB" w:rsidTr="00CE7A47">
        <w:trPr>
          <w:gridAfter w:val="1"/>
          <w:wAfter w:w="12" w:type="dxa"/>
          <w:trHeight w:val="165"/>
        </w:trPr>
        <w:tc>
          <w:tcPr>
            <w:tcW w:w="421" w:type="dxa"/>
          </w:tcPr>
          <w:p w:rsidR="00CE7A47" w:rsidRPr="002D4CDB" w:rsidRDefault="00CE7A47" w:rsidP="00CE7A47">
            <w:pPr>
              <w:rPr>
                <w:rFonts w:asciiTheme="minorHAnsi" w:hAnsiTheme="minorHAnsi" w:cstheme="minorHAnsi"/>
                <w:sz w:val="18"/>
                <w:szCs w:val="18"/>
              </w:rPr>
            </w:pPr>
            <w:r>
              <w:rPr>
                <w:rFonts w:asciiTheme="minorHAnsi" w:hAnsiTheme="minorHAnsi" w:cstheme="minorHAnsi"/>
                <w:sz w:val="20"/>
                <w:szCs w:val="20"/>
              </w:rPr>
              <w:t>20</w:t>
            </w:r>
          </w:p>
        </w:tc>
        <w:tc>
          <w:tcPr>
            <w:tcW w:w="6378" w:type="dxa"/>
          </w:tcPr>
          <w:p w:rsidR="00CE7A47" w:rsidRPr="00B768E6" w:rsidRDefault="00CE7A47" w:rsidP="00CE7A47">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CE7A47" w:rsidRPr="003A3A06" w:rsidRDefault="00CE7A47" w:rsidP="00CE7A47">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CE7A47" w:rsidRPr="00E07F7F" w:rsidRDefault="00CE7A47" w:rsidP="00CE7A47">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610BAD" w:rsidP="00B93A33">
            <w:pPr>
              <w:rPr>
                <w:rFonts w:asciiTheme="minorHAnsi" w:hAnsiTheme="minorHAnsi" w:cstheme="minorHAnsi"/>
                <w:sz w:val="18"/>
                <w:szCs w:val="18"/>
              </w:rPr>
            </w:pPr>
            <w:r>
              <w:rPr>
                <w:rFonts w:asciiTheme="minorHAnsi" w:hAnsiTheme="minorHAnsi" w:cstheme="minorHAnsi"/>
                <w:sz w:val="20"/>
                <w:szCs w:val="20"/>
              </w:rPr>
              <w:t>22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20"/>
                <w:szCs w:val="20"/>
              </w:rPr>
              <w:t>2</w:t>
            </w:r>
            <w:r w:rsidR="00610BAD">
              <w:rPr>
                <w:rFonts w:asciiTheme="minorHAnsi" w:hAnsiTheme="minorHAnsi" w:cstheme="minorHAnsi"/>
                <w:sz w:val="20"/>
                <w:szCs w:val="20"/>
              </w:rPr>
              <w:t>3</w:t>
            </w:r>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B0779B">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del w:id="10" w:author="MDVRR SR" w:date="2016-03-22T14:50:00Z">
              <w:r w:rsidRPr="002D4739" w:rsidDel="009F2CD7">
                <w:rPr>
                  <w:rFonts w:asciiTheme="minorHAnsi" w:hAnsiTheme="minorHAnsi"/>
                  <w:b/>
                  <w:sz w:val="20"/>
                  <w:szCs w:val="20"/>
                </w:rPr>
                <w:delText>Čestné vyhlásenie žiadateľa,</w:delText>
              </w:r>
              <w:r w:rsidRPr="002D4739" w:rsidDel="009F2CD7">
                <w:rPr>
                  <w:rFonts w:asciiTheme="minorHAnsi" w:hAnsiTheme="minorHAnsi" w:cs="Calibri"/>
                  <w:bCs/>
                  <w:sz w:val="20"/>
                  <w:szCs w:val="20"/>
                </w:rPr>
                <w:delText xml:space="preserve"> že predložená príloha je kópiou originálu Protokolu zo štátnej expertízy – ak žiadateľ predkladá ním overenú kópiu</w:delText>
              </w:r>
            </w:del>
          </w:p>
        </w:tc>
      </w:tr>
      <w:tr w:rsidR="00E00461" w:rsidRPr="002D4CDB" w:rsidTr="00D853A1">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18"/>
                <w:szCs w:val="18"/>
              </w:rPr>
              <w:t>2</w:t>
            </w:r>
            <w:r w:rsidR="00610BAD">
              <w:rPr>
                <w:rFonts w:asciiTheme="minorHAnsi" w:hAnsiTheme="minorHAnsi" w:cstheme="minorHAnsi"/>
                <w:sz w:val="18"/>
                <w:szCs w:val="18"/>
              </w:rPr>
              <w:t>4</w:t>
            </w:r>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pre stavby dopravnej infraštruktúry je vykonaná rezortná expertíza</w:t>
            </w:r>
          </w:p>
        </w:tc>
        <w:tc>
          <w:tcPr>
            <w:tcW w:w="7229" w:type="dxa"/>
          </w:tcPr>
          <w:p w:rsidR="00E00461" w:rsidRPr="00BC019B" w:rsidRDefault="00E00461" w:rsidP="00E00461">
            <w:pPr>
              <w:rPr>
                <w:rFonts w:asciiTheme="minorHAnsi" w:hAnsiTheme="minorHAnsi"/>
                <w:b/>
                <w:sz w:val="20"/>
                <w:szCs w:val="20"/>
              </w:rPr>
            </w:pPr>
            <w:r w:rsidRPr="00BC019B">
              <w:rPr>
                <w:rFonts w:asciiTheme="minorHAnsi" w:hAnsiTheme="minorHAnsi"/>
                <w:b/>
                <w:sz w:val="20"/>
                <w:szCs w:val="20"/>
              </w:rPr>
              <w:t xml:space="preserve">Príloha </w:t>
            </w:r>
            <w:r w:rsidR="00610BAD" w:rsidRPr="002D4739">
              <w:rPr>
                <w:rFonts w:asciiTheme="minorHAnsi" w:hAnsiTheme="minorHAnsi" w:cs="Times New Roman"/>
                <w:b/>
                <w:sz w:val="20"/>
                <w:szCs w:val="20"/>
                <w:u w:val="single"/>
              </w:rPr>
              <w:t>č. 1</w:t>
            </w:r>
            <w:r w:rsidR="00B0779B">
              <w:rPr>
                <w:rFonts w:asciiTheme="minorHAnsi" w:hAnsiTheme="minorHAnsi" w:cs="Times New Roman"/>
                <w:b/>
                <w:sz w:val="20"/>
                <w:szCs w:val="20"/>
                <w:u w:val="single"/>
              </w:rPr>
              <w:t>7</w:t>
            </w:r>
            <w:r w:rsidR="00610BAD" w:rsidRPr="002D4739">
              <w:rPr>
                <w:rFonts w:asciiTheme="minorHAnsi" w:hAnsiTheme="minorHAnsi" w:cs="Times New Roman"/>
                <w:b/>
                <w:sz w:val="20"/>
                <w:szCs w:val="20"/>
                <w:u w:val="single"/>
              </w:rPr>
              <w:t xml:space="preserve"> </w:t>
            </w:r>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del w:id="11" w:author="MDVRR SR" w:date="2016-03-22T14:50:00Z">
              <w:r w:rsidDel="009F2CD7">
                <w:rPr>
                  <w:rFonts w:asciiTheme="minorHAnsi" w:hAnsiTheme="minorHAnsi"/>
                  <w:b/>
                  <w:sz w:val="20"/>
                  <w:szCs w:val="20"/>
                </w:rPr>
                <w:delText>Č</w:delText>
              </w:r>
              <w:r w:rsidRPr="00BC019B" w:rsidDel="009F2CD7">
                <w:rPr>
                  <w:rFonts w:asciiTheme="minorHAnsi" w:hAnsiTheme="minorHAnsi"/>
                  <w:b/>
                  <w:sz w:val="20"/>
                  <w:szCs w:val="20"/>
                </w:rPr>
                <w:delText xml:space="preserve">estné vyhlásenie žiadateľa, </w:delText>
              </w:r>
              <w:r w:rsidRPr="00BC019B" w:rsidDel="009F2CD7">
                <w:rPr>
                  <w:rFonts w:asciiTheme="minorHAnsi" w:hAnsiTheme="minorHAnsi"/>
                  <w:sz w:val="20"/>
                  <w:szCs w:val="20"/>
                </w:rPr>
                <w:delText>že predložená príloha je kópiou originálu Protokolu o vykonaní rezortnej expertízy – ak žiadateľ predkladá ním overenú kópiu</w:delText>
              </w:r>
              <w:r w:rsidRPr="00BC019B" w:rsidDel="009F2CD7">
                <w:rPr>
                  <w:rFonts w:asciiTheme="minorHAnsi" w:hAnsiTheme="minorHAnsi"/>
                  <w:b/>
                  <w:sz w:val="20"/>
                  <w:szCs w:val="20"/>
                </w:rPr>
                <w:delText>.</w:delText>
              </w:r>
            </w:del>
          </w:p>
        </w:tc>
      </w:tr>
      <w:tr w:rsidR="004D3EE1" w:rsidRPr="002D4CDB" w:rsidTr="004D3EE1">
        <w:trPr>
          <w:gridAfter w:val="1"/>
          <w:wAfter w:w="12" w:type="dxa"/>
          <w:trHeight w:val="368"/>
        </w:trPr>
        <w:tc>
          <w:tcPr>
            <w:tcW w:w="421" w:type="dxa"/>
            <w:vMerge w:val="restart"/>
          </w:tcPr>
          <w:p w:rsidR="004D3EE1" w:rsidRPr="002D4CDB" w:rsidRDefault="004D3EE1" w:rsidP="00610BAD">
            <w:pPr>
              <w:rPr>
                <w:rFonts w:asciiTheme="minorHAnsi" w:hAnsiTheme="minorHAnsi" w:cstheme="minorHAnsi"/>
                <w:sz w:val="18"/>
                <w:szCs w:val="18"/>
              </w:rPr>
            </w:pPr>
            <w:r>
              <w:rPr>
                <w:rFonts w:asciiTheme="minorHAnsi" w:hAnsiTheme="minorHAnsi" w:cstheme="minorHAnsi"/>
                <w:sz w:val="20"/>
                <w:szCs w:val="20"/>
              </w:rPr>
              <w:t>25</w:t>
            </w:r>
          </w:p>
        </w:tc>
        <w:tc>
          <w:tcPr>
            <w:tcW w:w="6378" w:type="dxa"/>
            <w:vMerge w:val="restart"/>
          </w:tcPr>
          <w:p w:rsidR="004D3EE1" w:rsidRPr="00D90488" w:rsidDel="00E00461" w:rsidRDefault="004D3EE1" w:rsidP="00B93A33">
            <w:pPr>
              <w:rPr>
                <w:rFonts w:cs="Times New Roman"/>
                <w:color w:val="000000" w:themeColor="text1"/>
                <w:sz w:val="18"/>
                <w:szCs w:val="18"/>
              </w:rPr>
            </w:pPr>
            <w:r w:rsidRPr="00D90488">
              <w:rPr>
                <w:rFonts w:asciiTheme="minorHAnsi" w:hAnsiTheme="minorHAnsi" w:cs="Times New Roman"/>
                <w:sz w:val="20"/>
                <w:szCs w:val="20"/>
              </w:rPr>
              <w:t>Osobitná podmienka pre žiadateľa realizujúceho veľký projekt</w:t>
            </w:r>
          </w:p>
        </w:tc>
        <w:tc>
          <w:tcPr>
            <w:tcW w:w="7229" w:type="dxa"/>
          </w:tcPr>
          <w:p w:rsidR="004D3EE1" w:rsidRPr="002D4739" w:rsidRDefault="004D3EE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B0779B">
              <w:rPr>
                <w:rFonts w:asciiTheme="minorHAnsi" w:hAnsiTheme="minorHAnsi" w:cs="Times New Roman"/>
                <w:b/>
                <w:sz w:val="20"/>
                <w:szCs w:val="20"/>
                <w:u w:val="single"/>
              </w:rPr>
              <w:t>8</w:t>
            </w:r>
          </w:p>
          <w:p w:rsidR="004D3EE1" w:rsidRPr="00E8523D" w:rsidDel="00E00461" w:rsidRDefault="004D3EE1" w:rsidP="004B4294">
            <w:pPr>
              <w:rPr>
                <w:rFonts w:ascii="Arial Narrow" w:hAnsi="Arial Narrow"/>
                <w:b/>
                <w:color w:val="FF0000"/>
                <w:sz w:val="20"/>
                <w:szCs w:val="20"/>
              </w:rPr>
            </w:pPr>
            <w:r w:rsidRPr="00B0152A">
              <w:rPr>
                <w:rFonts w:asciiTheme="minorHAnsi" w:hAnsiTheme="minorHAnsi"/>
                <w:b/>
                <w:sz w:val="20"/>
                <w:szCs w:val="20"/>
              </w:rPr>
              <w:t>Oznámenie vybraného veľkého projektu</w:t>
            </w:r>
            <w:r w:rsidR="004B4294">
              <w:rPr>
                <w:rFonts w:asciiTheme="minorHAnsi" w:hAnsiTheme="minorHAnsi"/>
                <w:b/>
                <w:sz w:val="20"/>
                <w:szCs w:val="20"/>
              </w:rPr>
              <w:t xml:space="preserve">, </w:t>
            </w:r>
            <w:r w:rsidR="004B4294" w:rsidRPr="002D4739">
              <w:rPr>
                <w:rFonts w:asciiTheme="minorHAnsi" w:hAnsiTheme="minorHAnsi" w:cs="Arial"/>
                <w:sz w:val="20"/>
                <w:szCs w:val="20"/>
              </w:rPr>
              <w:t>v</w:t>
            </w:r>
            <w:r w:rsidR="004B4294">
              <w:rPr>
                <w:rFonts w:asciiTheme="minorHAnsi" w:hAnsiTheme="minorHAnsi" w:cs="Arial"/>
                <w:sz w:val="20"/>
                <w:szCs w:val="20"/>
              </w:rPr>
              <w:t xml:space="preserve"> prípade že sa aplikuje </w:t>
            </w:r>
            <w:r w:rsidR="004B4294" w:rsidRPr="002D4739">
              <w:rPr>
                <w:rFonts w:asciiTheme="minorHAnsi" w:hAnsiTheme="minorHAnsi" w:cs="Arial"/>
                <w:sz w:val="20"/>
                <w:szCs w:val="20"/>
              </w:rPr>
              <w:t>člán</w:t>
            </w:r>
            <w:r w:rsidR="004B4294">
              <w:rPr>
                <w:rFonts w:asciiTheme="minorHAnsi" w:hAnsiTheme="minorHAnsi" w:cs="Arial"/>
                <w:sz w:val="20"/>
                <w:szCs w:val="20"/>
              </w:rPr>
              <w:t>o</w:t>
            </w:r>
            <w:r w:rsidR="004B4294" w:rsidRPr="002D4739">
              <w:rPr>
                <w:rFonts w:asciiTheme="minorHAnsi" w:hAnsiTheme="minorHAnsi" w:cs="Arial"/>
                <w:sz w:val="20"/>
                <w:szCs w:val="20"/>
              </w:rPr>
              <w:t xml:space="preserve">k </w:t>
            </w:r>
            <w:r w:rsidRPr="002D4739">
              <w:rPr>
                <w:rFonts w:asciiTheme="minorHAnsi" w:hAnsiTheme="minorHAnsi" w:cs="Arial"/>
                <w:sz w:val="20"/>
                <w:szCs w:val="20"/>
              </w:rPr>
              <w:t>10</w:t>
            </w:r>
            <w:r>
              <w:rPr>
                <w:rFonts w:asciiTheme="minorHAnsi" w:hAnsiTheme="minorHAnsi" w:cs="Arial"/>
                <w:sz w:val="20"/>
                <w:szCs w:val="20"/>
              </w:rPr>
              <w:t>2</w:t>
            </w:r>
            <w:r w:rsidRPr="002D4739">
              <w:rPr>
                <w:rFonts w:asciiTheme="minorHAnsi" w:hAnsiTheme="minorHAnsi" w:cs="Arial"/>
                <w:sz w:val="20"/>
                <w:szCs w:val="20"/>
              </w:rPr>
              <w:t xml:space="preserve"> všeobecného nariadenia v slovenskom a anglickom jazyku</w:t>
            </w:r>
            <w:r>
              <w:rPr>
                <w:rFonts w:asciiTheme="minorHAnsi" w:hAnsiTheme="minorHAnsi" w:cs="Arial"/>
                <w:sz w:val="20"/>
                <w:szCs w:val="20"/>
              </w:rPr>
              <w:t xml:space="preserve"> </w:t>
            </w:r>
          </w:p>
        </w:tc>
      </w:tr>
      <w:tr w:rsidR="004D3EE1" w:rsidRPr="002D4CDB" w:rsidTr="00D853A1">
        <w:trPr>
          <w:gridAfter w:val="1"/>
          <w:wAfter w:w="12" w:type="dxa"/>
          <w:trHeight w:val="367"/>
        </w:trPr>
        <w:tc>
          <w:tcPr>
            <w:tcW w:w="421" w:type="dxa"/>
            <w:vMerge/>
          </w:tcPr>
          <w:p w:rsidR="004D3EE1" w:rsidRDefault="004D3EE1" w:rsidP="00610BAD">
            <w:pPr>
              <w:rPr>
                <w:rFonts w:asciiTheme="minorHAnsi" w:hAnsiTheme="minorHAnsi" w:cstheme="minorHAnsi"/>
                <w:sz w:val="20"/>
                <w:szCs w:val="20"/>
              </w:rPr>
            </w:pPr>
          </w:p>
        </w:tc>
        <w:tc>
          <w:tcPr>
            <w:tcW w:w="6378" w:type="dxa"/>
            <w:vMerge/>
          </w:tcPr>
          <w:p w:rsidR="004D3EE1" w:rsidRPr="00D90488" w:rsidRDefault="004D3EE1" w:rsidP="00B93A33">
            <w:pPr>
              <w:rPr>
                <w:rFonts w:asciiTheme="minorHAnsi" w:hAnsiTheme="minorHAnsi" w:cs="Times New Roman"/>
                <w:sz w:val="20"/>
                <w:szCs w:val="20"/>
              </w:rPr>
            </w:pPr>
          </w:p>
        </w:tc>
        <w:tc>
          <w:tcPr>
            <w:tcW w:w="7229" w:type="dxa"/>
          </w:tcPr>
          <w:p w:rsidR="004D3EE1" w:rsidRPr="002D4739" w:rsidRDefault="004D3EE1" w:rsidP="004D3EE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B0779B">
              <w:rPr>
                <w:rFonts w:asciiTheme="minorHAnsi" w:hAnsiTheme="minorHAnsi" w:cs="Times New Roman"/>
                <w:b/>
                <w:sz w:val="20"/>
                <w:szCs w:val="20"/>
                <w:u w:val="single"/>
              </w:rPr>
              <w:t>19</w:t>
            </w:r>
          </w:p>
          <w:p w:rsidR="004D3EE1" w:rsidRPr="002D4739" w:rsidRDefault="004D3EE1" w:rsidP="004D3EE1">
            <w:pPr>
              <w:rPr>
                <w:rFonts w:asciiTheme="minorHAnsi" w:hAnsiTheme="minorHAnsi" w:cs="Times New Roman"/>
                <w:b/>
                <w:sz w:val="20"/>
                <w:szCs w:val="20"/>
                <w:u w:val="single"/>
              </w:rPr>
            </w:pPr>
            <w:r w:rsidRPr="002D4739">
              <w:rPr>
                <w:rFonts w:asciiTheme="minorHAnsi" w:hAnsiTheme="minorHAnsi"/>
                <w:b/>
                <w:sz w:val="20"/>
                <w:szCs w:val="20"/>
              </w:rPr>
              <w:t xml:space="preserve">Informácia o veľkom projekte </w:t>
            </w:r>
            <w:r w:rsidRPr="002D4739">
              <w:rPr>
                <w:rFonts w:asciiTheme="minorHAnsi" w:hAnsiTheme="minorHAnsi" w:cs="Arial"/>
                <w:sz w:val="20"/>
                <w:szCs w:val="20"/>
              </w:rPr>
              <w:t>v súlade s článkom 101 všeobecného nariadenia v slovenskom a anglickom jazyku</w:t>
            </w:r>
          </w:p>
        </w:tc>
      </w:tr>
      <w:tr w:rsidR="00E00461" w:rsidRPr="002D4CDB" w:rsidTr="00D853A1">
        <w:trPr>
          <w:gridAfter w:val="1"/>
          <w:wAfter w:w="12" w:type="dxa"/>
          <w:trHeight w:val="330"/>
        </w:trPr>
        <w:tc>
          <w:tcPr>
            <w:tcW w:w="421" w:type="dxa"/>
          </w:tcPr>
          <w:p w:rsidR="00E00461" w:rsidRPr="00B0152A" w:rsidRDefault="00610BAD" w:rsidP="00B93A33">
            <w:pPr>
              <w:rPr>
                <w:rFonts w:asciiTheme="minorHAnsi" w:hAnsiTheme="minorHAnsi" w:cstheme="minorHAnsi"/>
                <w:sz w:val="18"/>
                <w:szCs w:val="18"/>
              </w:rPr>
            </w:pPr>
            <w:r w:rsidRPr="00B0152A">
              <w:rPr>
                <w:rFonts w:asciiTheme="minorHAnsi" w:hAnsiTheme="minorHAnsi" w:cstheme="minorHAnsi"/>
                <w:sz w:val="18"/>
                <w:szCs w:val="18"/>
              </w:rPr>
              <w:t>26</w:t>
            </w:r>
          </w:p>
        </w:tc>
        <w:tc>
          <w:tcPr>
            <w:tcW w:w="6378" w:type="dxa"/>
          </w:tcPr>
          <w:p w:rsidR="00E00461" w:rsidRPr="00B0152A" w:rsidDel="00E00461" w:rsidRDefault="00E00461" w:rsidP="00B93A33">
            <w:pPr>
              <w:rPr>
                <w:rFonts w:cs="Times New Roman"/>
                <w:color w:val="000000" w:themeColor="text1"/>
                <w:sz w:val="18"/>
                <w:szCs w:val="18"/>
              </w:rPr>
            </w:pPr>
            <w:r w:rsidRPr="00B0152A">
              <w:rPr>
                <w:rFonts w:asciiTheme="minorHAnsi" w:hAnsiTheme="minorHAnsi" w:cs="Times New Roman"/>
                <w:sz w:val="20"/>
                <w:szCs w:val="20"/>
              </w:rPr>
              <w:t>Podmienka, že žiadateľ má vypracovanú štúdiu realizovateľnosti</w:t>
            </w:r>
          </w:p>
        </w:tc>
        <w:tc>
          <w:tcPr>
            <w:tcW w:w="7229" w:type="dxa"/>
          </w:tcPr>
          <w:p w:rsidR="00E00461" w:rsidRPr="00B0152A" w:rsidRDefault="00E00461" w:rsidP="00E00461">
            <w:pPr>
              <w:rPr>
                <w:rFonts w:asciiTheme="minorHAnsi" w:hAnsiTheme="minorHAnsi" w:cs="Times New Roman"/>
                <w:b/>
                <w:sz w:val="20"/>
                <w:szCs w:val="20"/>
                <w:u w:val="single"/>
              </w:rPr>
            </w:pPr>
            <w:r w:rsidRPr="00B0152A">
              <w:rPr>
                <w:rFonts w:asciiTheme="minorHAnsi" w:hAnsiTheme="minorHAnsi" w:cs="Times New Roman"/>
                <w:b/>
                <w:sz w:val="20"/>
                <w:szCs w:val="20"/>
                <w:u w:val="single"/>
              </w:rPr>
              <w:t xml:space="preserve">Príloha </w:t>
            </w:r>
            <w:r w:rsidR="00610BAD" w:rsidRPr="00B0152A">
              <w:rPr>
                <w:rFonts w:asciiTheme="minorHAnsi" w:hAnsiTheme="minorHAnsi" w:cs="Times New Roman"/>
                <w:b/>
                <w:sz w:val="20"/>
                <w:szCs w:val="20"/>
                <w:u w:val="single"/>
              </w:rPr>
              <w:t>č.</w:t>
            </w:r>
            <w:r w:rsidR="00CE7A47" w:rsidRPr="00B0152A">
              <w:rPr>
                <w:rFonts w:asciiTheme="minorHAnsi" w:hAnsiTheme="minorHAnsi" w:cs="Times New Roman"/>
                <w:b/>
                <w:sz w:val="20"/>
                <w:szCs w:val="20"/>
                <w:u w:val="single"/>
              </w:rPr>
              <w:t>2</w:t>
            </w:r>
            <w:r w:rsidR="00B0779B" w:rsidRPr="00B0152A">
              <w:rPr>
                <w:rFonts w:asciiTheme="minorHAnsi" w:hAnsiTheme="minorHAnsi" w:cs="Times New Roman"/>
                <w:b/>
                <w:sz w:val="20"/>
                <w:szCs w:val="20"/>
                <w:u w:val="single"/>
              </w:rPr>
              <w:t>0</w:t>
            </w:r>
          </w:p>
          <w:p w:rsidR="00E00461" w:rsidRPr="00B0152A" w:rsidDel="00E00461" w:rsidRDefault="00E00461" w:rsidP="00B93A33">
            <w:pPr>
              <w:rPr>
                <w:rFonts w:ascii="Arial Narrow" w:hAnsi="Arial Narrow"/>
                <w:b/>
                <w:color w:val="FF0000"/>
                <w:sz w:val="20"/>
                <w:szCs w:val="20"/>
              </w:rPr>
            </w:pPr>
            <w:r w:rsidRPr="00B0152A">
              <w:rPr>
                <w:rFonts w:asciiTheme="minorHAnsi" w:hAnsiTheme="minorHAnsi"/>
                <w:b/>
                <w:sz w:val="20"/>
                <w:szCs w:val="20"/>
              </w:rPr>
              <w:t>Štúdia realizovateľnosti projektu</w:t>
            </w:r>
          </w:p>
        </w:tc>
      </w:tr>
    </w:tbl>
    <w:p w:rsidR="00E71849" w:rsidRPr="002D4CDB" w:rsidRDefault="00E71849">
      <w:pPr>
        <w:rPr>
          <w:rFonts w:asciiTheme="minorHAnsi" w:hAnsiTheme="minorHAnsi" w:cstheme="minorHAnsi"/>
        </w:rPr>
        <w:sectPr w:rsidR="00E71849" w:rsidRPr="002D4CDB" w:rsidSect="00F74B96">
          <w:headerReference w:type="default" r:id="rId23"/>
          <w:footerReference w:type="default" r:id="rId24"/>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B0152A" w:rsidRDefault="005206F0" w:rsidP="00B0152A">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B0152A">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5"/>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1CB" w:rsidRDefault="00FB01CB" w:rsidP="00297396">
      <w:pPr>
        <w:spacing w:after="0" w:line="240" w:lineRule="auto"/>
      </w:pPr>
      <w:r>
        <w:separator/>
      </w:r>
    </w:p>
  </w:endnote>
  <w:endnote w:type="continuationSeparator" w:id="0">
    <w:p w:rsidR="00FB01CB" w:rsidRDefault="00FB01CB"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CB" w:rsidRDefault="00FB01C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CB" w:rsidRDefault="00FB01CB">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FB01CB"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9F2CD7">
      <w:rPr>
        <w:rFonts w:eastAsia="Times New Roman" w:cs="Times New Roman"/>
        <w:noProof/>
        <w:szCs w:val="24"/>
        <w:lang w:eastAsia="sk-SK"/>
      </w:rPr>
      <w:t>7</w:t>
    </w:r>
    <w:r w:rsidRPr="00016F1C">
      <w:rPr>
        <w:rFonts w:eastAsia="Times New Roman" w:cs="Times New Roman"/>
        <w:szCs w:val="24"/>
        <w:lang w:eastAsia="sk-SK"/>
      </w:rPr>
      <w:fldChar w:fldCharType="end"/>
    </w:r>
  </w:p>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FB01CB" w:rsidRPr="00570367" w:rsidRDefault="00FB01C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1CB" w:rsidRDefault="00FB01CB" w:rsidP="00297396">
      <w:pPr>
        <w:spacing w:after="0" w:line="240" w:lineRule="auto"/>
      </w:pPr>
      <w:r>
        <w:separator/>
      </w:r>
    </w:p>
  </w:footnote>
  <w:footnote w:type="continuationSeparator" w:id="0">
    <w:p w:rsidR="00FB01CB" w:rsidRDefault="00FB01CB" w:rsidP="00297396">
      <w:pPr>
        <w:spacing w:after="0" w:line="240" w:lineRule="auto"/>
      </w:pPr>
      <w:r>
        <w:continuationSeparator/>
      </w:r>
    </w:p>
  </w:footnote>
  <w:footnote w:id="1">
    <w:p w:rsidR="00FB01CB" w:rsidRDefault="00FB01CB">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FB01CB" w:rsidRDefault="00FB01CB">
      <w:pPr>
        <w:pStyle w:val="Textpoznmkypodiarou"/>
      </w:pPr>
      <w:r>
        <w:rPr>
          <w:rStyle w:val="Odkaznapoznmkupodiarou"/>
        </w:rPr>
        <w:footnoteRef/>
      </w:r>
      <w:r>
        <w:t xml:space="preserve"> </w:t>
      </w:r>
      <w:r>
        <w:t>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CB" w:rsidRDefault="00FB01C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CB" w:rsidRDefault="00FB01CB" w:rsidP="002D4CDB">
    <w:r>
      <w:rPr>
        <w:noProof/>
        <w:lang w:eastAsia="sk-SK"/>
      </w:rPr>
      <w:drawing>
        <wp:anchor distT="0" distB="0" distL="114300" distR="114300" simplePos="0" relativeHeight="251660288" behindDoc="0" locked="0" layoutInCell="1" allowOverlap="1" wp14:anchorId="4D0645E0" wp14:editId="04B36F7B">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72C871A3" wp14:editId="0EBC5DA6">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FB01CB" w:rsidRDefault="00FB01C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CB" w:rsidRDefault="00FB01CB">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CB" w:rsidRDefault="00FB01CB"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CB" w:rsidRDefault="00FB01CB"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44CFE"/>
    <w:rsid w:val="0016773B"/>
    <w:rsid w:val="00170403"/>
    <w:rsid w:val="00187776"/>
    <w:rsid w:val="001A3CF3"/>
    <w:rsid w:val="001A5526"/>
    <w:rsid w:val="001A69BA"/>
    <w:rsid w:val="001B15BC"/>
    <w:rsid w:val="001C645B"/>
    <w:rsid w:val="001D1BC2"/>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4DE"/>
    <w:rsid w:val="00442D1E"/>
    <w:rsid w:val="00445389"/>
    <w:rsid w:val="004660ED"/>
    <w:rsid w:val="00473F9B"/>
    <w:rsid w:val="00475744"/>
    <w:rsid w:val="004813F2"/>
    <w:rsid w:val="00484EC7"/>
    <w:rsid w:val="004A5D72"/>
    <w:rsid w:val="004A6D1F"/>
    <w:rsid w:val="004B2EDF"/>
    <w:rsid w:val="004B4294"/>
    <w:rsid w:val="004C1117"/>
    <w:rsid w:val="004D05FD"/>
    <w:rsid w:val="004D25E1"/>
    <w:rsid w:val="004D393A"/>
    <w:rsid w:val="004D3EE1"/>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A63E8"/>
    <w:rsid w:val="005E1820"/>
    <w:rsid w:val="005E4C1B"/>
    <w:rsid w:val="005F30B4"/>
    <w:rsid w:val="005F3DBD"/>
    <w:rsid w:val="00610BAD"/>
    <w:rsid w:val="006118BF"/>
    <w:rsid w:val="006135CB"/>
    <w:rsid w:val="00616F2A"/>
    <w:rsid w:val="00621580"/>
    <w:rsid w:val="00622C4C"/>
    <w:rsid w:val="006236C8"/>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44F57"/>
    <w:rsid w:val="00760313"/>
    <w:rsid w:val="00760DE9"/>
    <w:rsid w:val="007946AE"/>
    <w:rsid w:val="007B3E5C"/>
    <w:rsid w:val="007B7050"/>
    <w:rsid w:val="007B707A"/>
    <w:rsid w:val="007C0688"/>
    <w:rsid w:val="007C2E4A"/>
    <w:rsid w:val="007C53C0"/>
    <w:rsid w:val="007D7EF3"/>
    <w:rsid w:val="007E2824"/>
    <w:rsid w:val="007E285C"/>
    <w:rsid w:val="00803FBB"/>
    <w:rsid w:val="00821D98"/>
    <w:rsid w:val="00827C6D"/>
    <w:rsid w:val="00833BAC"/>
    <w:rsid w:val="0085134E"/>
    <w:rsid w:val="0086757D"/>
    <w:rsid w:val="008719EE"/>
    <w:rsid w:val="00871B13"/>
    <w:rsid w:val="00874F37"/>
    <w:rsid w:val="00876FE0"/>
    <w:rsid w:val="00884808"/>
    <w:rsid w:val="008A293F"/>
    <w:rsid w:val="008B2658"/>
    <w:rsid w:val="008B46A9"/>
    <w:rsid w:val="008D09F5"/>
    <w:rsid w:val="008D6D59"/>
    <w:rsid w:val="008F0949"/>
    <w:rsid w:val="008F3D66"/>
    <w:rsid w:val="00900594"/>
    <w:rsid w:val="0091485F"/>
    <w:rsid w:val="0091542F"/>
    <w:rsid w:val="0093580E"/>
    <w:rsid w:val="00951DEF"/>
    <w:rsid w:val="00980020"/>
    <w:rsid w:val="00993617"/>
    <w:rsid w:val="009B1846"/>
    <w:rsid w:val="009C4340"/>
    <w:rsid w:val="009C4EEE"/>
    <w:rsid w:val="009D08D3"/>
    <w:rsid w:val="009D0983"/>
    <w:rsid w:val="009D314B"/>
    <w:rsid w:val="009D5A45"/>
    <w:rsid w:val="009E017D"/>
    <w:rsid w:val="009E220F"/>
    <w:rsid w:val="009E3396"/>
    <w:rsid w:val="009E4297"/>
    <w:rsid w:val="009F0914"/>
    <w:rsid w:val="009F15FF"/>
    <w:rsid w:val="009F2CD7"/>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0152A"/>
    <w:rsid w:val="00B0779B"/>
    <w:rsid w:val="00B10209"/>
    <w:rsid w:val="00B107D1"/>
    <w:rsid w:val="00B20DD5"/>
    <w:rsid w:val="00B34CEF"/>
    <w:rsid w:val="00B4260D"/>
    <w:rsid w:val="00B426E1"/>
    <w:rsid w:val="00B4365A"/>
    <w:rsid w:val="00B4401E"/>
    <w:rsid w:val="00B45824"/>
    <w:rsid w:val="00B52C02"/>
    <w:rsid w:val="00B747B7"/>
    <w:rsid w:val="00B84FFC"/>
    <w:rsid w:val="00B9021E"/>
    <w:rsid w:val="00B91B20"/>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E7A47"/>
    <w:rsid w:val="00CF6442"/>
    <w:rsid w:val="00CF7260"/>
    <w:rsid w:val="00D03613"/>
    <w:rsid w:val="00D12146"/>
    <w:rsid w:val="00D133CE"/>
    <w:rsid w:val="00D26C37"/>
    <w:rsid w:val="00D36A28"/>
    <w:rsid w:val="00D4101E"/>
    <w:rsid w:val="00D63959"/>
    <w:rsid w:val="00D70B62"/>
    <w:rsid w:val="00D7416D"/>
    <w:rsid w:val="00D829EF"/>
    <w:rsid w:val="00D853A1"/>
    <w:rsid w:val="00D8579F"/>
    <w:rsid w:val="00D90488"/>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0543"/>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52B7"/>
    <w:rsid w:val="00F9643B"/>
    <w:rsid w:val="00FA31EC"/>
    <w:rsid w:val="00FB01CB"/>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440025147">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finance.gov.sk" TargetMode="Externa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finance.gov.sk"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http://eur-lex.europa.eu/legal-content/SK/TXT/?uri=uriserv:OJ.L_.2014.069.01.0065.01.SLK" TargetMode="External"/><Relationship Id="rId19" Type="http://schemas.openxmlformats.org/officeDocument/2006/relationships/hyperlink" Target="http://www.finance.gov.sk" TargetMode="Externa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hyperlink" Target="http://www.finance.gov.sk"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69845-D010-4195-8D18-5194269C3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17</Pages>
  <Words>5444</Words>
  <Characters>31035</Characters>
  <Application>Microsoft Office Word</Application>
  <DocSecurity>0</DocSecurity>
  <Lines>258</Lines>
  <Paragraphs>72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36407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MDVRR SR</cp:lastModifiedBy>
  <cp:revision>25</cp:revision>
  <cp:lastPrinted>2014-11-06T07:47:00Z</cp:lastPrinted>
  <dcterms:created xsi:type="dcterms:W3CDTF">2016-01-24T18:48:00Z</dcterms:created>
  <dcterms:modified xsi:type="dcterms:W3CDTF">2016-03-22T13:51:00Z</dcterms:modified>
</cp:coreProperties>
</file>